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C30ED" w14:textId="0C36032E" w:rsidR="00175662" w:rsidRPr="00C45E61" w:rsidRDefault="00175662" w:rsidP="00DD183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45E61">
        <w:rPr>
          <w:rFonts w:ascii="Arial" w:hAnsi="Arial" w:cs="Arial"/>
          <w:sz w:val="20"/>
          <w:szCs w:val="20"/>
        </w:rPr>
        <w:t xml:space="preserve">Załączniki do zarządzenia Nr </w:t>
      </w:r>
      <w:r w:rsidR="001263D1">
        <w:rPr>
          <w:rFonts w:ascii="Arial" w:hAnsi="Arial" w:cs="Arial"/>
          <w:sz w:val="20"/>
          <w:szCs w:val="20"/>
        </w:rPr>
        <w:t>127</w:t>
      </w:r>
      <w:r w:rsidR="001263D1" w:rsidRPr="00C45E61">
        <w:rPr>
          <w:rFonts w:ascii="Arial" w:hAnsi="Arial" w:cs="Arial"/>
          <w:sz w:val="20"/>
          <w:szCs w:val="20"/>
        </w:rPr>
        <w:t>/</w:t>
      </w:r>
      <w:r w:rsidRPr="00C45E61">
        <w:rPr>
          <w:rFonts w:ascii="Arial" w:hAnsi="Arial" w:cs="Arial"/>
          <w:sz w:val="20"/>
          <w:szCs w:val="20"/>
        </w:rPr>
        <w:t>201</w:t>
      </w:r>
      <w:r w:rsidR="00A77FEB" w:rsidRPr="00C45E61">
        <w:rPr>
          <w:rFonts w:ascii="Arial" w:hAnsi="Arial" w:cs="Arial"/>
          <w:sz w:val="20"/>
          <w:szCs w:val="20"/>
        </w:rPr>
        <w:t>9</w:t>
      </w:r>
      <w:r w:rsidRPr="00C45E61">
        <w:rPr>
          <w:rFonts w:ascii="Arial" w:hAnsi="Arial" w:cs="Arial"/>
          <w:sz w:val="20"/>
          <w:szCs w:val="20"/>
        </w:rPr>
        <w:t>/DEF</w:t>
      </w:r>
    </w:p>
    <w:p w14:paraId="2D3DC8D8" w14:textId="0F24A79F" w:rsidR="00175662" w:rsidRPr="00C45E61" w:rsidRDefault="00175662" w:rsidP="00DD183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45E61">
        <w:rPr>
          <w:rFonts w:ascii="Arial" w:hAnsi="Arial" w:cs="Arial"/>
          <w:sz w:val="20"/>
          <w:szCs w:val="20"/>
        </w:rPr>
        <w:t xml:space="preserve">Prezesa NFZ, z dnia </w:t>
      </w:r>
      <w:r w:rsidR="001263D1">
        <w:rPr>
          <w:rFonts w:ascii="Arial" w:hAnsi="Arial" w:cs="Arial"/>
          <w:sz w:val="20"/>
          <w:szCs w:val="20"/>
        </w:rPr>
        <w:t xml:space="preserve">26 września </w:t>
      </w:r>
      <w:r w:rsidRPr="00C45E61">
        <w:rPr>
          <w:rFonts w:ascii="Arial" w:hAnsi="Arial" w:cs="Arial"/>
          <w:sz w:val="20"/>
          <w:szCs w:val="20"/>
        </w:rPr>
        <w:t>201</w:t>
      </w:r>
      <w:r w:rsidR="00A77FEB" w:rsidRPr="00C45E61">
        <w:rPr>
          <w:rFonts w:ascii="Arial" w:hAnsi="Arial" w:cs="Arial"/>
          <w:sz w:val="20"/>
          <w:szCs w:val="20"/>
        </w:rPr>
        <w:t>9</w:t>
      </w:r>
      <w:r w:rsidRPr="00C45E61">
        <w:rPr>
          <w:rFonts w:ascii="Arial" w:hAnsi="Arial" w:cs="Arial"/>
          <w:sz w:val="20"/>
          <w:szCs w:val="20"/>
        </w:rPr>
        <w:t xml:space="preserve"> r. </w:t>
      </w:r>
    </w:p>
    <w:p w14:paraId="364ECAA8" w14:textId="77777777" w:rsidR="00175662" w:rsidRPr="00C45E61" w:rsidRDefault="00175662" w:rsidP="00DD183E">
      <w:pPr>
        <w:spacing w:after="0" w:line="240" w:lineRule="auto"/>
        <w:jc w:val="right"/>
        <w:rPr>
          <w:rFonts w:ascii="Arial" w:hAnsi="Arial" w:cs="Arial"/>
        </w:rPr>
      </w:pPr>
    </w:p>
    <w:p w14:paraId="07C14DC0" w14:textId="77777777" w:rsidR="0035473A" w:rsidRPr="00C45E61" w:rsidRDefault="00935545" w:rsidP="00DD183E">
      <w:pPr>
        <w:spacing w:after="0" w:line="240" w:lineRule="auto"/>
        <w:jc w:val="right"/>
        <w:rPr>
          <w:rFonts w:ascii="Arial" w:hAnsi="Arial" w:cs="Arial"/>
        </w:rPr>
      </w:pPr>
      <w:r w:rsidRPr="00C45E61">
        <w:rPr>
          <w:rFonts w:ascii="Arial" w:hAnsi="Arial" w:cs="Arial"/>
        </w:rPr>
        <w:t xml:space="preserve">Załącznik nr </w:t>
      </w:r>
      <w:r w:rsidR="00D81514" w:rsidRPr="00C45E61">
        <w:rPr>
          <w:rFonts w:ascii="Arial" w:hAnsi="Arial" w:cs="Arial"/>
        </w:rPr>
        <w:t xml:space="preserve">1 </w:t>
      </w:r>
    </w:p>
    <w:p w14:paraId="1DD07380" w14:textId="4C420883" w:rsidR="00175662" w:rsidRPr="00C45E61" w:rsidRDefault="00175662" w:rsidP="002461B6">
      <w:pPr>
        <w:snapToGrid w:val="0"/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del w:id="0" w:author="Guziak Agnieszka" w:date="2019-10-15T13:23:00Z">
        <w:r w:rsidRPr="00C45E61" w:rsidDel="00CF68E0">
          <w:rPr>
            <w:rFonts w:ascii="Arial" w:hAnsi="Arial" w:cs="Arial"/>
            <w:i/>
            <w:sz w:val="28"/>
            <w:szCs w:val="28"/>
          </w:rPr>
          <w:delText>WZÓR</w:delText>
        </w:r>
      </w:del>
      <w:bookmarkStart w:id="1" w:name="_GoBack"/>
      <w:bookmarkEnd w:id="1"/>
    </w:p>
    <w:p w14:paraId="60EBCA8B" w14:textId="77777777" w:rsidR="00175662" w:rsidRPr="00C45E61" w:rsidRDefault="00175662" w:rsidP="002461B6">
      <w:pPr>
        <w:snapToGri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6168E" w14:textId="77777777" w:rsidR="00935545" w:rsidRPr="00C45E61" w:rsidRDefault="002461B6" w:rsidP="002461B6">
      <w:pPr>
        <w:snapToGri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45E61">
        <w:rPr>
          <w:rFonts w:ascii="Arial" w:hAnsi="Arial" w:cs="Arial"/>
          <w:b/>
          <w:sz w:val="24"/>
          <w:szCs w:val="24"/>
        </w:rPr>
        <w:t xml:space="preserve">WNIOSEK O </w:t>
      </w:r>
      <w:r w:rsidR="00175662" w:rsidRPr="00C45E61">
        <w:rPr>
          <w:rFonts w:ascii="Arial" w:hAnsi="Arial" w:cs="Arial"/>
          <w:b/>
          <w:sz w:val="24"/>
          <w:szCs w:val="24"/>
        </w:rPr>
        <w:t xml:space="preserve">UDZIELENIE </w:t>
      </w:r>
      <w:r w:rsidRPr="00C45E61">
        <w:rPr>
          <w:rFonts w:ascii="Arial" w:hAnsi="Arial" w:cs="Arial"/>
          <w:b/>
          <w:sz w:val="24"/>
          <w:szCs w:val="24"/>
        </w:rPr>
        <w:t>DOFINANSOWANI</w:t>
      </w:r>
      <w:r w:rsidR="00175662" w:rsidRPr="00C45E61">
        <w:rPr>
          <w:rFonts w:ascii="Arial" w:hAnsi="Arial" w:cs="Arial"/>
          <w:b/>
          <w:sz w:val="24"/>
          <w:szCs w:val="24"/>
        </w:rPr>
        <w:t>A</w:t>
      </w:r>
    </w:p>
    <w:p w14:paraId="5A5C1A2E" w14:textId="77777777" w:rsidR="00DD183E" w:rsidRPr="00C45E61" w:rsidRDefault="00DD183E" w:rsidP="00DD183E">
      <w:pPr>
        <w:snapToGri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A653353" w14:textId="77777777" w:rsidR="00677109" w:rsidRPr="00C45E61" w:rsidRDefault="00935545" w:rsidP="00A77FEB">
      <w:pPr>
        <w:pStyle w:val="Akapitzlist"/>
        <w:numPr>
          <w:ilvl w:val="0"/>
          <w:numId w:val="3"/>
        </w:numPr>
        <w:snapToGrid w:val="0"/>
        <w:ind w:left="0" w:firstLine="0"/>
        <w:jc w:val="both"/>
        <w:rPr>
          <w:rFonts w:ascii="Arial" w:hAnsi="Arial" w:cs="Arial"/>
          <w:b/>
        </w:rPr>
      </w:pPr>
      <w:r w:rsidRPr="00C45E61">
        <w:rPr>
          <w:rFonts w:ascii="Arial" w:hAnsi="Arial" w:cs="Arial"/>
          <w:b/>
        </w:rPr>
        <w:t xml:space="preserve">DANE IDENTYFIKACYJNE </w:t>
      </w:r>
      <w:r w:rsidR="00F53DA5" w:rsidRPr="00C45E61">
        <w:rPr>
          <w:rFonts w:ascii="Arial" w:hAnsi="Arial" w:cs="Arial"/>
          <w:b/>
        </w:rPr>
        <w:t>UPRAWNIONEGO ŚWIADCZENIODAWCY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01"/>
        <w:gridCol w:w="2183"/>
        <w:gridCol w:w="2195"/>
        <w:gridCol w:w="2183"/>
      </w:tblGrid>
      <w:tr w:rsidR="000E19C0" w:rsidRPr="00C45E61" w14:paraId="0253EDDC" w14:textId="77777777" w:rsidTr="00B406AE">
        <w:tc>
          <w:tcPr>
            <w:tcW w:w="2547" w:type="dxa"/>
          </w:tcPr>
          <w:p w14:paraId="376EBE1C" w14:textId="77777777" w:rsidR="000E19C0" w:rsidRPr="00C45E61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  <w:r w:rsidRPr="00C45E61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6741" w:type="dxa"/>
            <w:gridSpan w:val="3"/>
          </w:tcPr>
          <w:p w14:paraId="2E801289" w14:textId="77777777" w:rsidR="000E19C0" w:rsidRPr="00C45E61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19C0" w:rsidRPr="00C45E61" w14:paraId="566832BB" w14:textId="77777777" w:rsidTr="00D34148">
        <w:tc>
          <w:tcPr>
            <w:tcW w:w="2547" w:type="dxa"/>
          </w:tcPr>
          <w:p w14:paraId="68D8CD76" w14:textId="77777777" w:rsidR="000E19C0" w:rsidRPr="00C45E61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  <w:r w:rsidRPr="00C45E61">
              <w:rPr>
                <w:rFonts w:ascii="Arial" w:hAnsi="Arial" w:cs="Arial"/>
                <w:sz w:val="24"/>
                <w:szCs w:val="24"/>
              </w:rPr>
              <w:t>Adres siedziby</w:t>
            </w:r>
          </w:p>
        </w:tc>
        <w:tc>
          <w:tcPr>
            <w:tcW w:w="6741" w:type="dxa"/>
            <w:gridSpan w:val="3"/>
          </w:tcPr>
          <w:p w14:paraId="604F1F14" w14:textId="77777777" w:rsidR="000E19C0" w:rsidRPr="00C45E61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19C0" w:rsidRPr="00C45E61" w14:paraId="1CA525A4" w14:textId="77777777" w:rsidTr="000E19C0">
        <w:tc>
          <w:tcPr>
            <w:tcW w:w="2547" w:type="dxa"/>
          </w:tcPr>
          <w:p w14:paraId="766F226C" w14:textId="77777777" w:rsidR="000E19C0" w:rsidRPr="00C45E61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  <w:r w:rsidRPr="00C45E61">
              <w:rPr>
                <w:rFonts w:ascii="Arial" w:hAnsi="Arial" w:cs="Arial"/>
                <w:sz w:val="24"/>
                <w:szCs w:val="24"/>
              </w:rPr>
              <w:t>REGON</w:t>
            </w:r>
            <w:r w:rsidRPr="00C45E6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247" w:type="dxa"/>
          </w:tcPr>
          <w:p w14:paraId="2088780E" w14:textId="77777777" w:rsidR="000E19C0" w:rsidRPr="00C45E61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7" w:type="dxa"/>
          </w:tcPr>
          <w:p w14:paraId="2E727D70" w14:textId="77777777" w:rsidR="000E19C0" w:rsidRPr="00C45E61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  <w:r w:rsidRPr="00C45E61"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2247" w:type="dxa"/>
          </w:tcPr>
          <w:p w14:paraId="79430F0C" w14:textId="77777777" w:rsidR="000E19C0" w:rsidRPr="00C45E61" w:rsidRDefault="000E19C0" w:rsidP="00DD18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A1B5CF" w14:textId="77777777" w:rsidR="00677109" w:rsidRPr="00C45E61" w:rsidRDefault="00677109" w:rsidP="00DD183E">
      <w:pPr>
        <w:spacing w:after="0" w:line="240" w:lineRule="auto"/>
        <w:rPr>
          <w:rFonts w:ascii="Arial" w:hAnsi="Arial" w:cs="Arial"/>
          <w:b/>
        </w:rPr>
      </w:pPr>
    </w:p>
    <w:p w14:paraId="04C886A4" w14:textId="77777777" w:rsidR="000E19C0" w:rsidRPr="00C45E61" w:rsidRDefault="00F53DA5" w:rsidP="00A77FEB">
      <w:pPr>
        <w:pStyle w:val="Akapitzlist"/>
        <w:numPr>
          <w:ilvl w:val="0"/>
          <w:numId w:val="3"/>
        </w:numPr>
        <w:snapToGrid w:val="0"/>
        <w:ind w:left="0" w:firstLine="0"/>
        <w:jc w:val="both"/>
        <w:rPr>
          <w:rFonts w:ascii="Arial" w:hAnsi="Arial" w:cs="Arial"/>
          <w:b/>
        </w:rPr>
      </w:pPr>
      <w:r w:rsidRPr="00C45E61">
        <w:rPr>
          <w:rFonts w:ascii="Arial" w:hAnsi="Arial" w:cs="Arial"/>
          <w:b/>
        </w:rPr>
        <w:t xml:space="preserve">UMOWA O UDZIELANIE ŚWIADCZEŃ OPIEKI ZDROWOTNEJ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03"/>
        <w:gridCol w:w="6559"/>
      </w:tblGrid>
      <w:tr w:rsidR="00AB606E" w:rsidRPr="00C45E61" w14:paraId="2D4FF70F" w14:textId="77777777" w:rsidTr="00AB606E">
        <w:trPr>
          <w:trHeight w:val="20"/>
        </w:trPr>
        <w:tc>
          <w:tcPr>
            <w:tcW w:w="2547" w:type="dxa"/>
          </w:tcPr>
          <w:p w14:paraId="1BE1FD26" w14:textId="77777777" w:rsidR="00AB606E" w:rsidRPr="00C45E61" w:rsidRDefault="00AB606E" w:rsidP="001952ED">
            <w:pPr>
              <w:pStyle w:val="Akapitzlist"/>
              <w:ind w:left="0"/>
              <w:rPr>
                <w:rFonts w:ascii="Arial" w:hAnsi="Arial" w:cs="Arial"/>
              </w:rPr>
            </w:pPr>
            <w:r w:rsidRPr="00C45E61">
              <w:rPr>
                <w:rFonts w:ascii="Arial" w:hAnsi="Arial" w:cs="Arial"/>
              </w:rPr>
              <w:t>Nr umowy</w:t>
            </w:r>
          </w:p>
        </w:tc>
        <w:tc>
          <w:tcPr>
            <w:tcW w:w="6741" w:type="dxa"/>
          </w:tcPr>
          <w:p w14:paraId="47B95DCA" w14:textId="77777777" w:rsidR="00AB606E" w:rsidRPr="00C45E61" w:rsidRDefault="00AB606E" w:rsidP="001952ED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6FC5CAC5" w14:textId="77777777" w:rsidR="00F53DA5" w:rsidRPr="00C45E61" w:rsidRDefault="00F53DA5" w:rsidP="00DD183E">
      <w:pPr>
        <w:snapToGrid w:val="0"/>
        <w:spacing w:after="0" w:line="240" w:lineRule="auto"/>
        <w:jc w:val="both"/>
        <w:rPr>
          <w:rFonts w:ascii="Arial" w:hAnsi="Arial" w:cs="Arial"/>
          <w:b/>
        </w:rPr>
      </w:pPr>
    </w:p>
    <w:p w14:paraId="1200DCFB" w14:textId="77777777" w:rsidR="00DD183E" w:rsidRPr="00C45E61" w:rsidRDefault="00DD183E" w:rsidP="00A77FEB">
      <w:pPr>
        <w:pStyle w:val="Akapitzlist"/>
        <w:numPr>
          <w:ilvl w:val="0"/>
          <w:numId w:val="3"/>
        </w:numPr>
        <w:snapToGrid w:val="0"/>
        <w:ind w:left="0" w:firstLine="0"/>
        <w:jc w:val="both"/>
        <w:rPr>
          <w:rFonts w:ascii="Arial" w:hAnsi="Arial" w:cs="Arial"/>
          <w:b/>
        </w:rPr>
      </w:pPr>
      <w:r w:rsidRPr="00C45E61">
        <w:rPr>
          <w:rFonts w:ascii="Arial" w:hAnsi="Arial" w:cs="Arial"/>
          <w:b/>
        </w:rPr>
        <w:t>KWOTA WNIOSKOWANEGO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86"/>
        <w:gridCol w:w="6576"/>
      </w:tblGrid>
      <w:tr w:rsidR="00DD183E" w:rsidRPr="00C45E61" w14:paraId="3BFBF724" w14:textId="77777777" w:rsidTr="001E3780">
        <w:tc>
          <w:tcPr>
            <w:tcW w:w="2547" w:type="dxa"/>
          </w:tcPr>
          <w:p w14:paraId="462A54F0" w14:textId="77777777" w:rsidR="00DD183E" w:rsidRPr="00C45E61" w:rsidRDefault="00DD183E" w:rsidP="00DD183E">
            <w:pPr>
              <w:rPr>
                <w:rFonts w:ascii="Arial" w:hAnsi="Arial" w:cs="Arial"/>
                <w:sz w:val="24"/>
                <w:szCs w:val="24"/>
              </w:rPr>
            </w:pPr>
            <w:r w:rsidRPr="00C45E61">
              <w:rPr>
                <w:rFonts w:ascii="Arial" w:hAnsi="Arial" w:cs="Arial"/>
                <w:sz w:val="24"/>
                <w:szCs w:val="24"/>
              </w:rPr>
              <w:t>zł:</w:t>
            </w:r>
          </w:p>
        </w:tc>
        <w:tc>
          <w:tcPr>
            <w:tcW w:w="6741" w:type="dxa"/>
          </w:tcPr>
          <w:p w14:paraId="6109472A" w14:textId="77777777" w:rsidR="00DD183E" w:rsidRPr="00C45E61" w:rsidRDefault="00DD183E" w:rsidP="001E3780">
            <w:pPr>
              <w:rPr>
                <w:rFonts w:ascii="Arial" w:hAnsi="Arial" w:cs="Arial"/>
                <w:sz w:val="24"/>
                <w:szCs w:val="24"/>
              </w:rPr>
            </w:pPr>
            <w:r w:rsidRPr="00C45E61">
              <w:rPr>
                <w:rFonts w:ascii="Arial" w:hAnsi="Arial" w:cs="Arial"/>
                <w:sz w:val="24"/>
                <w:szCs w:val="24"/>
              </w:rPr>
              <w:t>Słownie złotych:</w:t>
            </w:r>
          </w:p>
        </w:tc>
      </w:tr>
    </w:tbl>
    <w:p w14:paraId="4C44F499" w14:textId="77777777" w:rsidR="00DD183E" w:rsidRPr="00C45E61" w:rsidRDefault="00DD183E" w:rsidP="00DD183E">
      <w:pPr>
        <w:snapToGrid w:val="0"/>
        <w:spacing w:after="0" w:line="240" w:lineRule="auto"/>
        <w:jc w:val="both"/>
        <w:rPr>
          <w:rFonts w:ascii="Arial" w:hAnsi="Arial" w:cs="Arial"/>
          <w:b/>
        </w:rPr>
      </w:pPr>
    </w:p>
    <w:p w14:paraId="0C68673B" w14:textId="77777777" w:rsidR="00651903" w:rsidRPr="00C45E61" w:rsidRDefault="00651903" w:rsidP="00DD183E">
      <w:pPr>
        <w:snapToGrid w:val="0"/>
        <w:spacing w:after="0" w:line="240" w:lineRule="auto"/>
        <w:jc w:val="both"/>
        <w:rPr>
          <w:rFonts w:ascii="Arial" w:hAnsi="Arial" w:cs="Arial"/>
          <w:b/>
        </w:rPr>
      </w:pPr>
    </w:p>
    <w:p w14:paraId="1C4CE727" w14:textId="77777777" w:rsidR="00E41367" w:rsidRPr="00C45E61" w:rsidRDefault="00E41367" w:rsidP="00A77FEB">
      <w:pPr>
        <w:pStyle w:val="Akapitzlist"/>
        <w:numPr>
          <w:ilvl w:val="0"/>
          <w:numId w:val="3"/>
        </w:numPr>
        <w:snapToGrid w:val="0"/>
        <w:ind w:left="0" w:firstLine="0"/>
        <w:jc w:val="both"/>
        <w:rPr>
          <w:rFonts w:ascii="Arial" w:hAnsi="Arial" w:cs="Arial"/>
          <w:b/>
        </w:rPr>
      </w:pPr>
      <w:r w:rsidRPr="00C45E61">
        <w:rPr>
          <w:rFonts w:ascii="Arial" w:hAnsi="Arial" w:cs="Arial"/>
          <w:b/>
        </w:rPr>
        <w:t>NUMER RACHUNKU BANKOWEGO ŚWIADCZENIODAWCY</w:t>
      </w:r>
      <w:r w:rsidR="00E93827" w:rsidRPr="00C45E61">
        <w:rPr>
          <w:rFonts w:ascii="Arial" w:hAnsi="Arial" w:cs="Arial"/>
          <w:b/>
        </w:rPr>
        <w:t>,</w:t>
      </w:r>
      <w:r w:rsidRPr="00C45E61">
        <w:rPr>
          <w:rFonts w:ascii="Arial" w:hAnsi="Arial" w:cs="Arial"/>
          <w:b/>
        </w:rPr>
        <w:t xml:space="preserve"> NA </w:t>
      </w:r>
      <w:r w:rsidR="00860640" w:rsidRPr="00C45E61">
        <w:rPr>
          <w:rFonts w:ascii="Arial" w:hAnsi="Arial" w:cs="Arial"/>
          <w:b/>
        </w:rPr>
        <w:t>KTÓRY PRZEKAZANE ZOSTANĄ ŚRODKI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4566"/>
        <w:gridCol w:w="4530"/>
      </w:tblGrid>
      <w:tr w:rsidR="003A5538" w:rsidRPr="00C45E61" w14:paraId="151D5935" w14:textId="77777777" w:rsidTr="00B67260">
        <w:trPr>
          <w:trHeight w:val="232"/>
        </w:trPr>
        <w:tc>
          <w:tcPr>
            <w:tcW w:w="4661" w:type="dxa"/>
          </w:tcPr>
          <w:p w14:paraId="4D4C76CB" w14:textId="77777777" w:rsidR="003A5538" w:rsidRPr="00C45E61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  <w:r w:rsidRPr="00C45E61">
              <w:rPr>
                <w:rFonts w:ascii="Arial" w:hAnsi="Arial" w:cs="Arial"/>
              </w:rPr>
              <w:t>Dane posiadacza rachunku bankowego</w:t>
            </w:r>
          </w:p>
        </w:tc>
        <w:tc>
          <w:tcPr>
            <w:tcW w:w="4661" w:type="dxa"/>
          </w:tcPr>
          <w:p w14:paraId="0976295C" w14:textId="77777777" w:rsidR="003A5538" w:rsidRPr="00C45E61" w:rsidRDefault="003A5538" w:rsidP="00DD183E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3A5538" w:rsidRPr="00C45E61" w14:paraId="2E397D93" w14:textId="77777777" w:rsidTr="00B67260">
        <w:trPr>
          <w:trHeight w:val="231"/>
        </w:trPr>
        <w:tc>
          <w:tcPr>
            <w:tcW w:w="4661" w:type="dxa"/>
          </w:tcPr>
          <w:p w14:paraId="21F4153B" w14:textId="77777777" w:rsidR="003A5538" w:rsidRPr="00C45E61" w:rsidRDefault="003A5538" w:rsidP="00DD183E">
            <w:pPr>
              <w:pStyle w:val="Akapitzlist"/>
              <w:ind w:left="0"/>
              <w:rPr>
                <w:rFonts w:ascii="Arial" w:hAnsi="Arial" w:cs="Arial"/>
              </w:rPr>
            </w:pPr>
            <w:r w:rsidRPr="00C45E61">
              <w:rPr>
                <w:rFonts w:ascii="Arial" w:hAnsi="Arial" w:cs="Arial"/>
              </w:rPr>
              <w:t>Nr rachunku bankowego</w:t>
            </w:r>
          </w:p>
        </w:tc>
        <w:tc>
          <w:tcPr>
            <w:tcW w:w="4661" w:type="dxa"/>
          </w:tcPr>
          <w:p w14:paraId="2BDF3D25" w14:textId="77777777" w:rsidR="003A5538" w:rsidRPr="00C45E61" w:rsidRDefault="003A5538" w:rsidP="00DD183E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6E932EAA" w14:textId="77777777" w:rsidR="009E6B41" w:rsidRPr="00C45E61" w:rsidRDefault="009E6B41" w:rsidP="00DD183E">
      <w:pPr>
        <w:pStyle w:val="Akapitzlist"/>
        <w:ind w:left="1080"/>
        <w:rPr>
          <w:rFonts w:ascii="Arial" w:hAnsi="Arial" w:cs="Arial"/>
          <w:b/>
        </w:rPr>
      </w:pPr>
    </w:p>
    <w:p w14:paraId="1F722DCA" w14:textId="77777777" w:rsidR="005D24D8" w:rsidRPr="00C45E61" w:rsidRDefault="005D24D8" w:rsidP="00A77FEB">
      <w:pPr>
        <w:pStyle w:val="Akapitzlist"/>
        <w:numPr>
          <w:ilvl w:val="0"/>
          <w:numId w:val="3"/>
        </w:numPr>
        <w:snapToGrid w:val="0"/>
        <w:ind w:left="0" w:firstLine="0"/>
        <w:jc w:val="both"/>
        <w:rPr>
          <w:rFonts w:ascii="Arial" w:hAnsi="Arial" w:cs="Arial"/>
          <w:b/>
        </w:rPr>
      </w:pPr>
      <w:r w:rsidRPr="00C45E61">
        <w:rPr>
          <w:rFonts w:ascii="Arial" w:hAnsi="Arial" w:cs="Arial"/>
          <w:b/>
        </w:rPr>
        <w:t>OŚWIADCZENIE</w:t>
      </w:r>
    </w:p>
    <w:p w14:paraId="7A5365F0" w14:textId="77777777" w:rsidR="005D24D8" w:rsidRPr="00C45E61" w:rsidRDefault="002461B6" w:rsidP="00DD183E">
      <w:pPr>
        <w:pStyle w:val="Default"/>
        <w:jc w:val="both"/>
      </w:pPr>
      <w:r w:rsidRPr="00C45E61">
        <w:t xml:space="preserve">Oświadczam, </w:t>
      </w:r>
      <w:r w:rsidR="005D24D8" w:rsidRPr="00C45E61">
        <w:t>ż</w:t>
      </w:r>
      <w:r w:rsidRPr="00C45E61">
        <w:t>e</w:t>
      </w:r>
      <w:r w:rsidR="005D24D8" w:rsidRPr="00C45E61">
        <w:t>:</w:t>
      </w:r>
    </w:p>
    <w:p w14:paraId="6C7A93EF" w14:textId="77777777" w:rsidR="002461B6" w:rsidRPr="00C45E61" w:rsidRDefault="002461B6" w:rsidP="00AB606E">
      <w:pPr>
        <w:pStyle w:val="Default"/>
        <w:numPr>
          <w:ilvl w:val="0"/>
          <w:numId w:val="5"/>
        </w:numPr>
        <w:jc w:val="both"/>
      </w:pPr>
      <w:r w:rsidRPr="00C45E61">
        <w:t xml:space="preserve">spełniam warunki do otrzymania dofinansowania określone w zarządzeniu </w:t>
      </w:r>
      <w:r w:rsidR="00C90C23" w:rsidRPr="00C45E61">
        <w:br/>
      </w:r>
      <w:r w:rsidRPr="00C45E61">
        <w:t xml:space="preserve">Prezesa Narodowego Funduszu Zdrowia </w:t>
      </w:r>
      <w:r w:rsidR="00AB606E" w:rsidRPr="00C45E61">
        <w:t xml:space="preserve">w sprawie warunków udzielania i rozliczania w 2019 r. dofinansowania zakupu </w:t>
      </w:r>
      <w:r w:rsidR="00BA4F2C" w:rsidRPr="00C45E61">
        <w:t xml:space="preserve">urządzeń informatycznych lub </w:t>
      </w:r>
      <w:r w:rsidR="00AB606E" w:rsidRPr="00C45E61">
        <w:t>oprogramowania dla świadczeniodawców</w:t>
      </w:r>
      <w:r w:rsidRPr="00C45E61">
        <w:t>;</w:t>
      </w:r>
    </w:p>
    <w:p w14:paraId="358A1975" w14:textId="33783848" w:rsidR="00E11C06" w:rsidRPr="0019256D" w:rsidRDefault="00E11C06" w:rsidP="00E11C06">
      <w:pPr>
        <w:pStyle w:val="Akapitzlist"/>
        <w:numPr>
          <w:ilvl w:val="0"/>
          <w:numId w:val="5"/>
        </w:numPr>
        <w:jc w:val="both"/>
        <w:rPr>
          <w:rFonts w:ascii="Arial" w:eastAsiaTheme="minorHAnsi" w:hAnsi="Arial" w:cs="Arial"/>
          <w:color w:val="000000"/>
          <w:lang w:eastAsia="en-US"/>
        </w:rPr>
      </w:pPr>
      <w:r w:rsidRPr="00C45E61">
        <w:rPr>
          <w:rFonts w:ascii="Arial" w:eastAsiaTheme="minorHAnsi" w:hAnsi="Arial" w:cs="Arial"/>
          <w:color w:val="000000"/>
          <w:lang w:eastAsia="en-US"/>
        </w:rPr>
        <w:t xml:space="preserve">wydatki poniesione na zakup </w:t>
      </w:r>
      <w:r w:rsidR="00BA4F2C" w:rsidRPr="00C45E61">
        <w:rPr>
          <w:rFonts w:ascii="Arial" w:eastAsiaTheme="minorHAnsi" w:hAnsi="Arial" w:cs="Arial"/>
          <w:color w:val="000000"/>
          <w:lang w:eastAsia="en-US"/>
        </w:rPr>
        <w:t xml:space="preserve">urządzeń informatycznych lub </w:t>
      </w:r>
      <w:r w:rsidRPr="00C45E61">
        <w:rPr>
          <w:rFonts w:ascii="Arial" w:eastAsiaTheme="minorHAnsi" w:hAnsi="Arial" w:cs="Arial"/>
          <w:color w:val="000000"/>
          <w:lang w:eastAsia="en-US"/>
        </w:rPr>
        <w:t xml:space="preserve">oprogramowania objęte niniejszym wnioskiem o udzielenie dofinansowania zostały sfinansowane ze środków własnych, przed złożeniem wniosku o udzielenie dofinansowania i nie były objęte dofinansowaniem z innych źródeł, </w:t>
      </w:r>
      <w:r w:rsidR="007B32B1">
        <w:rPr>
          <w:rFonts w:ascii="Arial" w:eastAsiaTheme="minorHAnsi" w:hAnsi="Arial" w:cs="Arial"/>
          <w:color w:val="000000"/>
          <w:lang w:eastAsia="en-US"/>
        </w:rPr>
        <w:br/>
      </w:r>
      <w:r w:rsidRPr="00C45E61">
        <w:rPr>
          <w:rFonts w:ascii="Arial" w:eastAsiaTheme="minorHAnsi" w:hAnsi="Arial" w:cs="Arial"/>
          <w:color w:val="000000"/>
          <w:lang w:eastAsia="en-US"/>
        </w:rPr>
        <w:t>w szczególności z dotacji celowej z budżetu państwa na dofinansowanie zakupu urządzeń informatycznych i oprogramowania oraz kosztów niezbędnego szkolenia świadczeniodawców;</w:t>
      </w:r>
    </w:p>
    <w:p w14:paraId="0DFF6B0F" w14:textId="6698799B" w:rsidR="00C45E61" w:rsidRPr="00C45E61" w:rsidRDefault="00C45E61" w:rsidP="00AF3966">
      <w:pPr>
        <w:pStyle w:val="Akapitzlist"/>
        <w:numPr>
          <w:ilvl w:val="0"/>
          <w:numId w:val="5"/>
        </w:numPr>
        <w:jc w:val="both"/>
        <w:rPr>
          <w:rFonts w:ascii="Arial" w:eastAsiaTheme="minorHAnsi" w:hAnsi="Arial" w:cs="Arial"/>
          <w:color w:val="000000"/>
          <w:lang w:eastAsia="en-US"/>
        </w:rPr>
      </w:pPr>
      <w:r w:rsidRPr="00C45E61">
        <w:rPr>
          <w:rFonts w:ascii="Arial" w:eastAsiaTheme="minorHAnsi" w:hAnsi="Arial" w:cs="Arial"/>
          <w:color w:val="000000"/>
          <w:lang w:eastAsia="en-US"/>
        </w:rPr>
        <w:t>nie korzysta</w:t>
      </w:r>
      <w:r w:rsidR="008F5A2E">
        <w:rPr>
          <w:rFonts w:ascii="Arial" w:eastAsiaTheme="minorHAnsi" w:hAnsi="Arial" w:cs="Arial"/>
          <w:color w:val="000000"/>
          <w:lang w:eastAsia="en-US"/>
        </w:rPr>
        <w:t xml:space="preserve">łem </w:t>
      </w:r>
      <w:r w:rsidRPr="00C45E61">
        <w:rPr>
          <w:rFonts w:ascii="Arial" w:eastAsiaTheme="minorHAnsi" w:hAnsi="Arial" w:cs="Arial"/>
          <w:color w:val="000000"/>
          <w:lang w:eastAsia="en-US"/>
        </w:rPr>
        <w:t>i nie zamierza</w:t>
      </w:r>
      <w:r w:rsidR="007F75D0">
        <w:rPr>
          <w:rFonts w:ascii="Arial" w:eastAsiaTheme="minorHAnsi" w:hAnsi="Arial" w:cs="Arial"/>
          <w:color w:val="000000"/>
          <w:lang w:eastAsia="en-US"/>
        </w:rPr>
        <w:t>m</w:t>
      </w:r>
      <w:r w:rsidRPr="00C45E61">
        <w:rPr>
          <w:rFonts w:ascii="Arial" w:eastAsiaTheme="minorHAnsi" w:hAnsi="Arial" w:cs="Arial"/>
          <w:color w:val="000000"/>
          <w:lang w:eastAsia="en-US"/>
        </w:rPr>
        <w:t xml:space="preserve"> korzystać z finansowania świadczeń opieki zdrowotnej zwiększoną stawką kapitacyjną, wynikającą z wystawiania recept w postaci elektronicznej zgodnie z przepisami ustawy z dnia </w:t>
      </w:r>
      <w:r w:rsidR="00D65EAC" w:rsidRPr="00D65EAC">
        <w:rPr>
          <w:rFonts w:ascii="Arial" w:eastAsiaTheme="minorHAnsi" w:hAnsi="Arial" w:cs="Arial"/>
          <w:color w:val="000000"/>
          <w:lang w:eastAsia="en-US"/>
        </w:rPr>
        <w:t>z dnia 6 września 2001 r.</w:t>
      </w:r>
      <w:r w:rsidR="00D65EAC">
        <w:rPr>
          <w:rFonts w:ascii="Arial" w:eastAsiaTheme="minorHAnsi" w:hAnsi="Arial" w:cs="Arial"/>
          <w:color w:val="000000"/>
          <w:lang w:eastAsia="en-US"/>
        </w:rPr>
        <w:t xml:space="preserve"> Prawo farmaceutyczne</w:t>
      </w:r>
      <w:r w:rsidRPr="00C45E61">
        <w:rPr>
          <w:rFonts w:ascii="Arial" w:eastAsiaTheme="minorHAnsi" w:hAnsi="Arial" w:cs="Arial"/>
          <w:color w:val="000000"/>
          <w:lang w:eastAsia="en-US"/>
        </w:rPr>
        <w:t xml:space="preserve"> (Dz. U. </w:t>
      </w:r>
      <w:r w:rsidR="00D65EAC">
        <w:rPr>
          <w:rFonts w:ascii="Arial" w:eastAsiaTheme="minorHAnsi" w:hAnsi="Arial" w:cs="Arial"/>
          <w:color w:val="000000"/>
          <w:lang w:eastAsia="en-US"/>
        </w:rPr>
        <w:t xml:space="preserve">z 2019 r. </w:t>
      </w:r>
      <w:r w:rsidRPr="00C45E61">
        <w:rPr>
          <w:rFonts w:ascii="Arial" w:eastAsiaTheme="minorHAnsi" w:hAnsi="Arial" w:cs="Arial"/>
          <w:color w:val="000000"/>
          <w:lang w:eastAsia="en-US"/>
        </w:rPr>
        <w:t xml:space="preserve">poz. </w:t>
      </w:r>
      <w:r w:rsidR="00D65EAC">
        <w:rPr>
          <w:rFonts w:ascii="Arial" w:eastAsiaTheme="minorHAnsi" w:hAnsi="Arial" w:cs="Arial"/>
          <w:color w:val="000000"/>
          <w:lang w:eastAsia="en-US"/>
        </w:rPr>
        <w:t>499, z późn. zm.</w:t>
      </w:r>
      <w:r w:rsidRPr="00C45E61">
        <w:rPr>
          <w:rFonts w:ascii="Arial" w:eastAsiaTheme="minorHAnsi" w:hAnsi="Arial" w:cs="Arial"/>
          <w:color w:val="000000"/>
          <w:lang w:eastAsia="en-US"/>
        </w:rPr>
        <w:t xml:space="preserve">), na podstawie </w:t>
      </w:r>
      <w:r w:rsidR="00AF3966" w:rsidRPr="00AF3966">
        <w:rPr>
          <w:rFonts w:ascii="Arial" w:eastAsiaTheme="minorHAnsi" w:hAnsi="Arial" w:cs="Arial"/>
          <w:color w:val="000000"/>
          <w:lang w:eastAsia="en-US"/>
        </w:rPr>
        <w:t>zarządzenia Nr 120/2018/DSOZ Prezesa Narodowego Funduszu Zdrowia z dnia 29 listopada 2018 r. w sprawie warunków zawarcia i realizacji umów o udzielanie świadczeń opieki zdrowotnej w zakresie podstawowej opieki zdrowotnej (ze zm.)</w:t>
      </w:r>
      <w:r w:rsidRPr="00C45E61">
        <w:rPr>
          <w:rFonts w:ascii="Arial" w:eastAsiaTheme="minorHAnsi" w:hAnsi="Arial" w:cs="Arial"/>
          <w:color w:val="000000"/>
          <w:lang w:eastAsia="en-US"/>
        </w:rPr>
        <w:t>;</w:t>
      </w:r>
    </w:p>
    <w:p w14:paraId="1ABAD1DA" w14:textId="7996AF82" w:rsidR="005D24D8" w:rsidRPr="00C45E61" w:rsidRDefault="005D24D8" w:rsidP="00DD183E">
      <w:pPr>
        <w:pStyle w:val="Default"/>
        <w:numPr>
          <w:ilvl w:val="0"/>
          <w:numId w:val="5"/>
        </w:numPr>
        <w:jc w:val="both"/>
      </w:pPr>
      <w:r w:rsidRPr="00C45E61">
        <w:t>mam/nie ma</w:t>
      </w:r>
      <w:r w:rsidR="00E93827" w:rsidRPr="00C45E61">
        <w:t>m</w:t>
      </w:r>
      <w:r w:rsidR="00B1615B" w:rsidRPr="00C45E61">
        <w:rPr>
          <w:rStyle w:val="Odwoanieprzypisudolnego"/>
        </w:rPr>
        <w:footnoteReference w:id="1"/>
      </w:r>
      <w:r w:rsidRPr="00C45E61">
        <w:t>, możliwoś</w:t>
      </w:r>
      <w:r w:rsidR="002461B6" w:rsidRPr="00C45E61">
        <w:t>ć</w:t>
      </w:r>
      <w:r w:rsidRPr="00C45E61">
        <w:t xml:space="preserve"> od</w:t>
      </w:r>
      <w:r w:rsidR="002461B6" w:rsidRPr="00C45E61">
        <w:t>liczenia</w:t>
      </w:r>
      <w:r w:rsidRPr="00C45E61">
        <w:t xml:space="preserve"> podatku VAT (w rozumieniu przepisów ustawy z dnia 11 marca 2004 r. o podatku od towarów i usług (Dz. U. z </w:t>
      </w:r>
      <w:r w:rsidR="00B51A7D" w:rsidRPr="00C45E61">
        <w:t>2018</w:t>
      </w:r>
      <w:r w:rsidRPr="00C45E61">
        <w:t xml:space="preserve"> r. poz. 2</w:t>
      </w:r>
      <w:r w:rsidR="00B51A7D" w:rsidRPr="00C45E61">
        <w:t>174</w:t>
      </w:r>
      <w:r w:rsidR="005948A3">
        <w:t>, z późn. zm.</w:t>
      </w:r>
      <w:r w:rsidRPr="00C45E61">
        <w:t>).</w:t>
      </w:r>
    </w:p>
    <w:p w14:paraId="0C1162E7" w14:textId="77777777" w:rsidR="00E41367" w:rsidRPr="00C45E61" w:rsidRDefault="00E41367" w:rsidP="00DD183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14:paraId="120BEF11" w14:textId="77777777" w:rsidR="00C90C23" w:rsidRPr="00C45E61" w:rsidRDefault="00D9481C" w:rsidP="00DD183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C45E61">
        <w:rPr>
          <w:rFonts w:ascii="Arial" w:hAnsi="Arial" w:cs="Arial"/>
          <w:b/>
          <w:sz w:val="24"/>
          <w:szCs w:val="24"/>
        </w:rPr>
        <w:t>VI.</w:t>
      </w:r>
      <w:r w:rsidRPr="00C45E61">
        <w:rPr>
          <w:rFonts w:ascii="Arial" w:hAnsi="Arial" w:cs="Arial"/>
          <w:b/>
          <w:sz w:val="24"/>
          <w:szCs w:val="24"/>
        </w:rPr>
        <w:tab/>
        <w:t>ZOBOWIĄZANIE</w:t>
      </w:r>
    </w:p>
    <w:p w14:paraId="6EDF2D06" w14:textId="77777777" w:rsidR="00C90C23" w:rsidRPr="00C45E61" w:rsidRDefault="00D9481C" w:rsidP="00E93827">
      <w:pPr>
        <w:pStyle w:val="Default"/>
        <w:ind w:firstLine="360"/>
        <w:jc w:val="both"/>
      </w:pPr>
      <w:r w:rsidRPr="00C45E61">
        <w:t>Zobowiązuję się do:</w:t>
      </w:r>
    </w:p>
    <w:p w14:paraId="02CF34D2" w14:textId="243C2C32" w:rsidR="00B61991" w:rsidRPr="00C45E61" w:rsidRDefault="00B61991" w:rsidP="00AB606E">
      <w:pPr>
        <w:pStyle w:val="Default"/>
        <w:numPr>
          <w:ilvl w:val="0"/>
          <w:numId w:val="6"/>
        </w:numPr>
        <w:jc w:val="both"/>
      </w:pPr>
      <w:r w:rsidRPr="00C45E61">
        <w:t>wykorzystania dofinansowania za</w:t>
      </w:r>
      <w:r w:rsidR="00E93827" w:rsidRPr="00C45E61">
        <w:t>kupu</w:t>
      </w:r>
      <w:r w:rsidR="00BA4F2C" w:rsidRPr="00C45E61">
        <w:t xml:space="preserve"> urządzeń informatycznych lub</w:t>
      </w:r>
      <w:r w:rsidR="00E93827" w:rsidRPr="00C45E61">
        <w:t xml:space="preserve"> </w:t>
      </w:r>
      <w:r w:rsidRPr="00C45E61">
        <w:t xml:space="preserve">oprogramowania </w:t>
      </w:r>
      <w:r w:rsidR="00AB606E" w:rsidRPr="00C45E61">
        <w:t>dla</w:t>
      </w:r>
      <w:r w:rsidRPr="00C45E61">
        <w:t xml:space="preserve"> świadczeniodawców wyłącznie na cele wskazane </w:t>
      </w:r>
      <w:r w:rsidR="007B32B1">
        <w:br/>
      </w:r>
      <w:r w:rsidRPr="00C45E61">
        <w:t xml:space="preserve">w zarządzeniu Prezesa Narodowego Funduszu Zdrowia </w:t>
      </w:r>
      <w:r w:rsidR="00AB606E" w:rsidRPr="00C45E61">
        <w:t xml:space="preserve">w sprawie warunków udzielania i rozliczania w 2019 r. dofinansowania zakupu </w:t>
      </w:r>
      <w:r w:rsidR="00BA4F2C" w:rsidRPr="00C45E61">
        <w:t xml:space="preserve">urządzeń informatycznych lub </w:t>
      </w:r>
      <w:r w:rsidR="00AB606E" w:rsidRPr="00C45E61">
        <w:t>oprogramowania dla świadczeniodawców</w:t>
      </w:r>
      <w:r w:rsidRPr="00C45E61">
        <w:t xml:space="preserve">. </w:t>
      </w:r>
      <w:r w:rsidR="007B32B1">
        <w:br/>
      </w:r>
      <w:r w:rsidRPr="00C45E61">
        <w:t xml:space="preserve">Za wykorzystanie przyznanych środków rozumie się zakup, zapłatę oraz odbiór </w:t>
      </w:r>
      <w:r w:rsidR="00BA4F2C" w:rsidRPr="00C45E61">
        <w:t xml:space="preserve">urządzeń informatycznych lub </w:t>
      </w:r>
      <w:r w:rsidRPr="00C45E61">
        <w:t>oprogramowania;</w:t>
      </w:r>
    </w:p>
    <w:p w14:paraId="622A16A8" w14:textId="77777777" w:rsidR="00B61991" w:rsidRPr="00C45E61" w:rsidRDefault="00B61991" w:rsidP="00B61991">
      <w:pPr>
        <w:pStyle w:val="Default"/>
        <w:numPr>
          <w:ilvl w:val="0"/>
          <w:numId w:val="6"/>
        </w:numPr>
        <w:jc w:val="both"/>
      </w:pPr>
      <w:r w:rsidRPr="00C45E61">
        <w:t xml:space="preserve">stosowania procedur zawierania umów </w:t>
      </w:r>
      <w:r w:rsidR="00E93827" w:rsidRPr="00C45E61">
        <w:t>wynikających z ustawy z dnia 29 </w:t>
      </w:r>
      <w:r w:rsidRPr="00C45E61">
        <w:t>stycznia 2004 r. Prawo</w:t>
      </w:r>
      <w:r w:rsidR="00E93827" w:rsidRPr="00C45E61">
        <w:t xml:space="preserve"> zamówień publicznych, chyba że </w:t>
      </w:r>
      <w:r w:rsidRPr="00C45E61">
        <w:t xml:space="preserve">świadczeniodawca nie jest zamawiającym w rozumieniu tej ustawy; </w:t>
      </w:r>
    </w:p>
    <w:p w14:paraId="03B417FC" w14:textId="77777777" w:rsidR="00B61991" w:rsidRPr="00C45E61" w:rsidRDefault="00B61991" w:rsidP="00B61991">
      <w:pPr>
        <w:pStyle w:val="Default"/>
        <w:numPr>
          <w:ilvl w:val="0"/>
          <w:numId w:val="6"/>
        </w:numPr>
        <w:jc w:val="both"/>
      </w:pPr>
      <w:r w:rsidRPr="00C45E61">
        <w:t xml:space="preserve">respektowania do upływu pięciu lat od dnia </w:t>
      </w:r>
      <w:r w:rsidR="006734AE" w:rsidRPr="00C45E61">
        <w:t>1 stycznia 20</w:t>
      </w:r>
      <w:r w:rsidR="00A77FEB" w:rsidRPr="00C45E61">
        <w:t>20</w:t>
      </w:r>
      <w:r w:rsidR="006734AE" w:rsidRPr="00C45E61">
        <w:t xml:space="preserve"> r.</w:t>
      </w:r>
      <w:r w:rsidRPr="00C45E61">
        <w:t xml:space="preserve"> prawa kontroli przez Narodowy Fundusz Zdrowia sposobu wykorzystania przez świadczeniodawców dofinansowania udzielonego przez Fundusz oraz wystawiania zaświadczeń lekarskich w postaci elektronicznej;</w:t>
      </w:r>
    </w:p>
    <w:p w14:paraId="2F08C6B6" w14:textId="77777777" w:rsidR="00C45E61" w:rsidRDefault="00B61991" w:rsidP="00B61991">
      <w:pPr>
        <w:pStyle w:val="Default"/>
        <w:numPr>
          <w:ilvl w:val="0"/>
          <w:numId w:val="6"/>
        </w:numPr>
        <w:jc w:val="both"/>
      </w:pPr>
      <w:r w:rsidRPr="00C45E61">
        <w:t>przechowywania dokumentacji związanej z udzielenie</w:t>
      </w:r>
      <w:r w:rsidR="00860640" w:rsidRPr="00C45E61">
        <w:t>m</w:t>
      </w:r>
      <w:r w:rsidRPr="00C45E61">
        <w:t xml:space="preserve"> dofinansowania, </w:t>
      </w:r>
      <w:r w:rsidR="002042A8">
        <w:br/>
      </w:r>
      <w:r w:rsidRPr="00C45E61">
        <w:t>w tym zwłaszcza dowodów zakupu lub wykonania usługi, przez okres co najmniej pięciu lat począwszy od 1 stycznia 20</w:t>
      </w:r>
      <w:r w:rsidR="00860640" w:rsidRPr="00C45E61">
        <w:t>20</w:t>
      </w:r>
      <w:r w:rsidRPr="00C45E61">
        <w:t xml:space="preserve"> r., chyba że przepisy powszechnie obowiązujące przewidują dłuższy okres przechowywania dokumentacji</w:t>
      </w:r>
      <w:r w:rsidR="00C45E61">
        <w:t>;</w:t>
      </w:r>
    </w:p>
    <w:p w14:paraId="7EBBF560" w14:textId="373FC990" w:rsidR="00D9481C" w:rsidRPr="00C45E61" w:rsidRDefault="00C45E61" w:rsidP="00AF3966">
      <w:pPr>
        <w:pStyle w:val="Default"/>
        <w:numPr>
          <w:ilvl w:val="0"/>
          <w:numId w:val="6"/>
        </w:numPr>
        <w:jc w:val="both"/>
      </w:pPr>
      <w:r>
        <w:t>zwrotu otrzymanego dofinansowania zakupu urządzeń informatycznych lub oprogramowania</w:t>
      </w:r>
      <w:r w:rsidR="002042A8">
        <w:t>,</w:t>
      </w:r>
      <w:r>
        <w:t xml:space="preserve"> wraz z odsetkami ustawowymi od dnia jego otrzymania</w:t>
      </w:r>
      <w:r w:rsidR="002042A8">
        <w:t>,</w:t>
      </w:r>
      <w:r>
        <w:t xml:space="preserve"> </w:t>
      </w:r>
      <w:r w:rsidR="002042A8">
        <w:br/>
        <w:t xml:space="preserve">w przypadku skorzystania z finansowania świadczeń opieki zdrowotnej zwiększoną stawką kapitacyjną, wynikającą z wystawiania recept w postaci elektronicznej zgodnie z przepisami </w:t>
      </w:r>
      <w:r w:rsidR="00D65EAC" w:rsidRPr="00D65EAC">
        <w:t>ustawy z dnia z dnia 6 września 2001 r. Prawo farmaceutyczne (Dz. U. z 2019 r. poz. 499, z późn. zm.)</w:t>
      </w:r>
      <w:r w:rsidR="002042A8">
        <w:t xml:space="preserve">, na podstawie </w:t>
      </w:r>
      <w:r w:rsidR="00AF3966" w:rsidRPr="00AF3966">
        <w:t xml:space="preserve">zarządzenia Nr 120/2018/DSOZ Prezesa Narodowego Funduszu Zdrowia </w:t>
      </w:r>
      <w:r w:rsidR="00F40C73">
        <w:br/>
      </w:r>
      <w:r w:rsidR="00AF3966" w:rsidRPr="00AF3966">
        <w:t xml:space="preserve">z dnia 29 listopada 2018 r. w sprawie warunków zawarcia i realizacji umów </w:t>
      </w:r>
      <w:r w:rsidR="00F40C73">
        <w:br/>
      </w:r>
      <w:r w:rsidR="00AF3966" w:rsidRPr="00AF3966">
        <w:t>o udzielanie świadczeń opieki zdrowotnej w zakresie podstawowej opieki zdrowotnej (ze zm.)</w:t>
      </w:r>
      <w:r w:rsidR="00B61991" w:rsidRPr="00C45E61">
        <w:t>.</w:t>
      </w:r>
    </w:p>
    <w:p w14:paraId="0BC16C19" w14:textId="77777777" w:rsidR="00B61991" w:rsidRPr="00C45E61" w:rsidRDefault="00B61991" w:rsidP="00B61991">
      <w:pPr>
        <w:pStyle w:val="Default"/>
        <w:jc w:val="both"/>
      </w:pPr>
    </w:p>
    <w:p w14:paraId="165CB741" w14:textId="77777777" w:rsidR="00C90C23" w:rsidRPr="00C45E61" w:rsidRDefault="00C90C23" w:rsidP="00B61991">
      <w:pPr>
        <w:pStyle w:val="Default"/>
        <w:jc w:val="both"/>
      </w:pPr>
    </w:p>
    <w:p w14:paraId="7DEEE69E" w14:textId="77777777" w:rsidR="00B61991" w:rsidRPr="00C45E61" w:rsidRDefault="00B61991" w:rsidP="00B61991">
      <w:pPr>
        <w:pStyle w:val="Default"/>
        <w:jc w:val="both"/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D9481C" w:rsidRPr="00C45E61" w14:paraId="2E7ED11F" w14:textId="77777777" w:rsidTr="00D9481C">
        <w:trPr>
          <w:jc w:val="center"/>
        </w:trPr>
        <w:tc>
          <w:tcPr>
            <w:tcW w:w="4606" w:type="dxa"/>
          </w:tcPr>
          <w:p w14:paraId="51122978" w14:textId="77777777" w:rsidR="00D9481C" w:rsidRPr="00C45E61" w:rsidRDefault="00D9481C" w:rsidP="00D94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5E61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4606" w:type="dxa"/>
          </w:tcPr>
          <w:p w14:paraId="40CDB3FD" w14:textId="77777777" w:rsidR="00D9481C" w:rsidRPr="00C45E61" w:rsidRDefault="00D9481C" w:rsidP="00D94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5E61">
              <w:rPr>
                <w:rFonts w:ascii="Arial" w:hAnsi="Arial" w:cs="Arial"/>
                <w:sz w:val="24"/>
                <w:szCs w:val="24"/>
              </w:rPr>
              <w:t>…………………………………….</w:t>
            </w:r>
          </w:p>
        </w:tc>
      </w:tr>
      <w:tr w:rsidR="00D9481C" w:rsidRPr="00C45E61" w14:paraId="1E16DFCE" w14:textId="77777777" w:rsidTr="00D9481C">
        <w:trPr>
          <w:jc w:val="center"/>
        </w:trPr>
        <w:tc>
          <w:tcPr>
            <w:tcW w:w="4606" w:type="dxa"/>
          </w:tcPr>
          <w:p w14:paraId="52294E6E" w14:textId="77777777" w:rsidR="00D9481C" w:rsidRPr="00C45E61" w:rsidRDefault="00D9481C" w:rsidP="00D94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0C1C">
              <w:rPr>
                <w:rFonts w:ascii="Arial" w:hAnsi="Arial" w:cs="Arial"/>
              </w:rPr>
              <w:t>Miejscowość i data</w:t>
            </w:r>
          </w:p>
        </w:tc>
        <w:tc>
          <w:tcPr>
            <w:tcW w:w="4606" w:type="dxa"/>
          </w:tcPr>
          <w:p w14:paraId="15B2A655" w14:textId="77777777" w:rsidR="00D9481C" w:rsidRPr="00470C1C" w:rsidRDefault="00DE2B69" w:rsidP="00D9481C">
            <w:pPr>
              <w:jc w:val="center"/>
              <w:rPr>
                <w:rFonts w:ascii="Arial" w:hAnsi="Arial" w:cs="Arial"/>
              </w:rPr>
            </w:pPr>
            <w:r w:rsidRPr="00470C1C">
              <w:rPr>
                <w:rFonts w:ascii="Arial" w:hAnsi="Arial" w:cs="Arial"/>
              </w:rPr>
              <w:t>P</w:t>
            </w:r>
            <w:r w:rsidR="00D9481C" w:rsidRPr="00470C1C">
              <w:rPr>
                <w:rFonts w:ascii="Arial" w:hAnsi="Arial" w:cs="Arial"/>
              </w:rPr>
              <w:t xml:space="preserve">odpis </w:t>
            </w:r>
          </w:p>
          <w:p w14:paraId="01A3D297" w14:textId="77777777" w:rsidR="00D9481C" w:rsidRPr="00470C1C" w:rsidRDefault="00D9481C" w:rsidP="00D9481C">
            <w:pPr>
              <w:jc w:val="center"/>
              <w:rPr>
                <w:rFonts w:ascii="Arial" w:hAnsi="Arial" w:cs="Arial"/>
              </w:rPr>
            </w:pPr>
            <w:r w:rsidRPr="00470C1C">
              <w:rPr>
                <w:rFonts w:ascii="Arial" w:hAnsi="Arial" w:cs="Arial"/>
              </w:rPr>
              <w:t xml:space="preserve">osoby upoważnionej </w:t>
            </w:r>
          </w:p>
          <w:p w14:paraId="04D297D1" w14:textId="77777777" w:rsidR="00D9481C" w:rsidRPr="00C45E61" w:rsidRDefault="00D9481C" w:rsidP="00D94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0C1C">
              <w:rPr>
                <w:rFonts w:ascii="Arial" w:hAnsi="Arial" w:cs="Arial"/>
              </w:rPr>
              <w:t>do reprezentowania świadczeniodawcy</w:t>
            </w:r>
          </w:p>
        </w:tc>
      </w:tr>
    </w:tbl>
    <w:p w14:paraId="6E94AD9E" w14:textId="77777777" w:rsidR="00E41367" w:rsidRPr="00C45E61" w:rsidRDefault="00E41367" w:rsidP="00D9481C">
      <w:pPr>
        <w:spacing w:after="0" w:line="240" w:lineRule="auto"/>
        <w:ind w:left="360"/>
        <w:rPr>
          <w:rFonts w:ascii="Arial" w:hAnsi="Arial" w:cs="Arial"/>
        </w:rPr>
      </w:pPr>
    </w:p>
    <w:sectPr w:rsidR="00E41367" w:rsidRPr="00C45E6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8C7EB" w14:textId="77777777" w:rsidR="00F9274B" w:rsidRDefault="00F9274B" w:rsidP="005D24D8">
      <w:pPr>
        <w:spacing w:after="0" w:line="240" w:lineRule="auto"/>
      </w:pPr>
      <w:r>
        <w:separator/>
      </w:r>
    </w:p>
  </w:endnote>
  <w:endnote w:type="continuationSeparator" w:id="0">
    <w:p w14:paraId="04415A5A" w14:textId="77777777" w:rsidR="00F9274B" w:rsidRDefault="00F9274B" w:rsidP="005D2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507617"/>
      <w:docPartObj>
        <w:docPartGallery w:val="Page Numbers (Bottom of Page)"/>
        <w:docPartUnique/>
      </w:docPartObj>
    </w:sdtPr>
    <w:sdtEndPr/>
    <w:sdtContent>
      <w:p w14:paraId="7BD4A3C4" w14:textId="4FF3CABF" w:rsidR="002461B6" w:rsidRDefault="002461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8E0">
          <w:rPr>
            <w:noProof/>
          </w:rPr>
          <w:t>2</w:t>
        </w:r>
        <w:r>
          <w:fldChar w:fldCharType="end"/>
        </w:r>
      </w:p>
    </w:sdtContent>
  </w:sdt>
  <w:p w14:paraId="279B8759" w14:textId="77777777" w:rsidR="002461B6" w:rsidRDefault="002461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99B6A" w14:textId="77777777" w:rsidR="00F9274B" w:rsidRDefault="00F9274B" w:rsidP="005D24D8">
      <w:pPr>
        <w:spacing w:after="0" w:line="240" w:lineRule="auto"/>
      </w:pPr>
      <w:r>
        <w:separator/>
      </w:r>
    </w:p>
  </w:footnote>
  <w:footnote w:type="continuationSeparator" w:id="0">
    <w:p w14:paraId="1D399E28" w14:textId="77777777" w:rsidR="00F9274B" w:rsidRDefault="00F9274B" w:rsidP="005D24D8">
      <w:pPr>
        <w:spacing w:after="0" w:line="240" w:lineRule="auto"/>
      </w:pPr>
      <w:r>
        <w:continuationSeparator/>
      </w:r>
    </w:p>
  </w:footnote>
  <w:footnote w:id="1">
    <w:p w14:paraId="471246A8" w14:textId="77777777" w:rsidR="00B1615B" w:rsidRDefault="00B1615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6DA"/>
    <w:multiLevelType w:val="hybridMultilevel"/>
    <w:tmpl w:val="632E5256"/>
    <w:lvl w:ilvl="0" w:tplc="B3D22F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80A49"/>
    <w:multiLevelType w:val="hybridMultilevel"/>
    <w:tmpl w:val="D896B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A63E8"/>
    <w:multiLevelType w:val="hybridMultilevel"/>
    <w:tmpl w:val="017C5BD6"/>
    <w:lvl w:ilvl="0" w:tplc="B3D22F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A3C69"/>
    <w:multiLevelType w:val="hybridMultilevel"/>
    <w:tmpl w:val="D896B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51DF2"/>
    <w:multiLevelType w:val="hybridMultilevel"/>
    <w:tmpl w:val="86BA3128"/>
    <w:lvl w:ilvl="0" w:tplc="B6FA1BF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7E531769"/>
    <w:multiLevelType w:val="hybridMultilevel"/>
    <w:tmpl w:val="9DE6F092"/>
    <w:lvl w:ilvl="0" w:tplc="217CD3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uziak Agnieszka">
    <w15:presenceInfo w15:providerId="AD" w15:userId="S-1-5-21-154195990-3739107993-3591600611-37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45"/>
    <w:rsid w:val="00097378"/>
    <w:rsid w:val="000E19C0"/>
    <w:rsid w:val="001263D1"/>
    <w:rsid w:val="00135B93"/>
    <w:rsid w:val="00175662"/>
    <w:rsid w:val="001831D0"/>
    <w:rsid w:val="001C7F88"/>
    <w:rsid w:val="001E10B3"/>
    <w:rsid w:val="002042A8"/>
    <w:rsid w:val="00232940"/>
    <w:rsid w:val="002461B6"/>
    <w:rsid w:val="002632C5"/>
    <w:rsid w:val="00343AD4"/>
    <w:rsid w:val="0035473A"/>
    <w:rsid w:val="00385388"/>
    <w:rsid w:val="003A5538"/>
    <w:rsid w:val="00470C1C"/>
    <w:rsid w:val="005310EC"/>
    <w:rsid w:val="005948A3"/>
    <w:rsid w:val="005D24D8"/>
    <w:rsid w:val="00601B9B"/>
    <w:rsid w:val="00603C8C"/>
    <w:rsid w:val="00651903"/>
    <w:rsid w:val="006734AE"/>
    <w:rsid w:val="00677109"/>
    <w:rsid w:val="006E7D45"/>
    <w:rsid w:val="00712BD8"/>
    <w:rsid w:val="00775C44"/>
    <w:rsid w:val="007B32B1"/>
    <w:rsid w:val="007E1648"/>
    <w:rsid w:val="007F75D0"/>
    <w:rsid w:val="00860640"/>
    <w:rsid w:val="008D0B99"/>
    <w:rsid w:val="008E2FB9"/>
    <w:rsid w:val="008F5A2E"/>
    <w:rsid w:val="00935545"/>
    <w:rsid w:val="00941D33"/>
    <w:rsid w:val="009559CE"/>
    <w:rsid w:val="00972E3F"/>
    <w:rsid w:val="00995D88"/>
    <w:rsid w:val="009E6B41"/>
    <w:rsid w:val="009E6C6C"/>
    <w:rsid w:val="00A43A05"/>
    <w:rsid w:val="00A77FEB"/>
    <w:rsid w:val="00AB606E"/>
    <w:rsid w:val="00AF3966"/>
    <w:rsid w:val="00B1615B"/>
    <w:rsid w:val="00B20AA7"/>
    <w:rsid w:val="00B51A7D"/>
    <w:rsid w:val="00B61991"/>
    <w:rsid w:val="00BA3451"/>
    <w:rsid w:val="00BA4F2C"/>
    <w:rsid w:val="00BB053C"/>
    <w:rsid w:val="00C37517"/>
    <w:rsid w:val="00C45E61"/>
    <w:rsid w:val="00C90C23"/>
    <w:rsid w:val="00CA4629"/>
    <w:rsid w:val="00CF68E0"/>
    <w:rsid w:val="00D029AD"/>
    <w:rsid w:val="00D65EAC"/>
    <w:rsid w:val="00D81514"/>
    <w:rsid w:val="00D9481C"/>
    <w:rsid w:val="00DD183E"/>
    <w:rsid w:val="00DE2B69"/>
    <w:rsid w:val="00E11C06"/>
    <w:rsid w:val="00E41367"/>
    <w:rsid w:val="00E93827"/>
    <w:rsid w:val="00F40C73"/>
    <w:rsid w:val="00F53DA5"/>
    <w:rsid w:val="00F6683F"/>
    <w:rsid w:val="00F9274B"/>
    <w:rsid w:val="00F93700"/>
    <w:rsid w:val="00FB0B1E"/>
    <w:rsid w:val="00FC42C6"/>
    <w:rsid w:val="00FD0703"/>
    <w:rsid w:val="00FE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490F"/>
  <w15:docId w15:val="{32C8EE12-3E0F-4CF5-AFF9-19F606E89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55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E1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24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4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4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4D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4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46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46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4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46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62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1B6"/>
  </w:style>
  <w:style w:type="paragraph" w:styleId="Stopka">
    <w:name w:val="footer"/>
    <w:basedOn w:val="Normalny"/>
    <w:link w:val="StopkaZnak"/>
    <w:uiPriority w:val="99"/>
    <w:unhideWhenUsed/>
    <w:rsid w:val="0024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1B6"/>
  </w:style>
  <w:style w:type="paragraph" w:styleId="Poprawka">
    <w:name w:val="Revision"/>
    <w:hidden/>
    <w:uiPriority w:val="99"/>
    <w:semiHidden/>
    <w:rsid w:val="00C45E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03901-26B9-4AA0-B512-EF033184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Elsner-Traczyk Beata</dc:creator>
  <cp:lastModifiedBy>Guziak Agnieszka</cp:lastModifiedBy>
  <cp:revision>2</cp:revision>
  <cp:lastPrinted>2019-09-27T12:15:00Z</cp:lastPrinted>
  <dcterms:created xsi:type="dcterms:W3CDTF">2019-10-15T11:23:00Z</dcterms:created>
  <dcterms:modified xsi:type="dcterms:W3CDTF">2019-10-15T11:23:00Z</dcterms:modified>
</cp:coreProperties>
</file>